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rPr>
          <w:del w:id="0" w:date="2024-12-12T08:47:29Z" w:author="Zrinka Ferina"/>
          <w:caps w:val="1"/>
          <w:sz w:val="32"/>
          <w:szCs w:val="32"/>
        </w:rPr>
      </w:pPr>
      <w:del w:id="1" w:date="2024-12-12T08:47:29Z" w:author="Zrinka Ferina">
        <w:r>
          <w:rPr>
            <w:caps w:val="1"/>
            <w:sz w:val="32"/>
            <w:szCs w:val="32"/>
            <w:rtl w:val="0"/>
            <w:lang w:val="pt-PT"/>
          </w:rPr>
          <w:delText>Pregr</w:delText>
        </w:r>
      </w:del>
      <w:del w:id="2" w:date="2024-12-12T08:47:29Z" w:author="Zrinka Ferina">
        <w:r>
          <w:rPr>
            <w:caps w:val="1"/>
            <w:sz w:val="32"/>
            <w:szCs w:val="32"/>
            <w:rtl w:val="0"/>
            <w:lang w:val="pt-PT"/>
          </w:rPr>
          <w:delText>š</w:delText>
        </w:r>
      </w:del>
      <w:del w:id="3" w:date="2024-12-12T08:47:29Z" w:author="Zrinka Ferina">
        <w:r>
          <w:rPr>
            <w:caps w:val="1"/>
            <w:sz w:val="32"/>
            <w:szCs w:val="32"/>
            <w:rtl w:val="0"/>
            <w:lang w:val="pt-PT"/>
          </w:rPr>
          <w:delText xml:space="preserve">t radosti, dobrote, originalnih partyja </w:delText>
        </w:r>
      </w:del>
    </w:p>
    <w:p>
      <w:pPr>
        <w:pStyle w:val="Body A"/>
        <w:rPr>
          <w:del w:id="4" w:date="2024-12-12T08:47:29Z" w:author="Zrinka Ferina"/>
          <w:caps w:val="1"/>
          <w:sz w:val="32"/>
          <w:szCs w:val="32"/>
        </w:rPr>
      </w:pPr>
      <w:del w:id="5" w:date="2024-12-12T08:47:29Z" w:author="Zrinka Ferina">
        <w:r>
          <w:rPr>
            <w:caps w:val="1"/>
            <w:sz w:val="32"/>
            <w:szCs w:val="32"/>
            <w:rtl w:val="0"/>
            <w:lang w:val="pt-PT"/>
          </w:rPr>
          <w:delText>i iznena</w:delText>
        </w:r>
      </w:del>
      <w:del w:id="6" w:date="2024-12-12T08:47:29Z" w:author="Zrinka Ferina">
        <w:r>
          <w:rPr>
            <w:caps w:val="1"/>
            <w:sz w:val="32"/>
            <w:szCs w:val="32"/>
            <w:rtl w:val="0"/>
            <w:lang w:val="pt-PT"/>
          </w:rPr>
          <w:delText>đ</w:delText>
        </w:r>
      </w:del>
      <w:del w:id="7" w:date="2024-12-12T08:47:29Z" w:author="Zrinka Ferina">
        <w:r>
          <w:rPr>
            <w:caps w:val="1"/>
            <w:sz w:val="32"/>
            <w:szCs w:val="32"/>
            <w:rtl w:val="0"/>
            <w:lang w:val="pt-PT"/>
          </w:rPr>
          <w:delText>enja na Fooling Aroundu</w:delText>
        </w:r>
      </w:del>
    </w:p>
    <w:p>
      <w:pPr>
        <w:pStyle w:val="Body A A"/>
        <w:spacing w:line="264" w:lineRule="auto"/>
        <w:rPr>
          <w:del w:id="8" w:date="2024-12-12T08:47:29Z" w:author="Zrinka Ferina"/>
          <w:rFonts w:ascii="Times New Roman" w:cs="Times New Roman" w:hAnsi="Times New Roman" w:eastAsia="Times New Roman"/>
          <w:caps w:val="1"/>
          <w:sz w:val="24"/>
          <w:szCs w:val="24"/>
        </w:rPr>
      </w:pPr>
    </w:p>
    <w:p>
      <w:pPr>
        <w:pStyle w:val="Body A A"/>
        <w:spacing w:line="264" w:lineRule="auto"/>
        <w:rPr>
          <w:del w:id="9" w:date="2024-12-12T08:47:29Z" w:author="Zrinka Ferina"/>
          <w:rFonts w:ascii="Times New Roman" w:cs="Times New Roman" w:hAnsi="Times New Roman" w:eastAsia="Times New Roman"/>
          <w:caps w:val="1"/>
          <w:sz w:val="24"/>
          <w:szCs w:val="24"/>
        </w:rPr>
      </w:pPr>
      <w:del w:id="10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Od humanitarke za Udrugu </w:delText>
        </w:r>
      </w:del>
      <w:del w:id="11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2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apica, preko bajkovitog koncerta iznena</w:delText>
        </w:r>
      </w:del>
      <w:del w:id="13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đ</w:delText>
        </w:r>
      </w:del>
      <w:del w:id="14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enja velike glazbene zvijezde, do gostovanja vrhunskih chefova i bala pod maskama - otkrivamo </w:delText>
        </w:r>
      </w:del>
      <w:del w:id="15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6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to vas sve </w:delText>
        </w:r>
      </w:del>
      <w:del w:id="17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18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eka na Oleander terasi hotela Esplanade</w:delText>
        </w:r>
      </w:del>
    </w:p>
    <w:p>
      <w:pPr>
        <w:pStyle w:val="Body A A"/>
        <w:spacing w:line="264" w:lineRule="auto"/>
        <w:rPr>
          <w:del w:id="19" w:date="2024-12-12T08:47:29Z" w:author="Zrinka Ferina"/>
          <w:rFonts w:ascii="Times New Roman" w:cs="Times New Roman" w:hAnsi="Times New Roman" w:eastAsia="Times New Roman"/>
          <w:caps w:val="1"/>
          <w:sz w:val="24"/>
          <w:szCs w:val="24"/>
        </w:rPr>
      </w:pPr>
    </w:p>
    <w:p>
      <w:pPr>
        <w:pStyle w:val="Body A A"/>
        <w:spacing w:line="264" w:lineRule="auto"/>
        <w:rPr>
          <w:del w:id="20" w:date="2024-12-12T08:47:29Z" w:author="Zrinka Ferina"/>
          <w:rFonts w:ascii="Times New Roman" w:cs="Times New Roman" w:hAnsi="Times New Roman" w:eastAsia="Times New Roman"/>
          <w:caps w:val="1"/>
          <w:sz w:val="24"/>
          <w:szCs w:val="24"/>
        </w:rPr>
      </w:pPr>
      <w:del w:id="21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U prvih 14 dana od otvaranja Fooling Around by Fuliranje na Oleander terasi hotela Esplanade ne samo da je ispunio brojna visoka o</w:delText>
        </w:r>
      </w:del>
      <w:del w:id="22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23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ekivanja ve</w:delText>
        </w:r>
      </w:del>
      <w:del w:id="24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 xml:space="preserve">ć </w:delText>
        </w:r>
      </w:del>
      <w:del w:id="25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ih je i dobrano nadma</w:delText>
        </w:r>
      </w:del>
      <w:del w:id="26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27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io. Od nikad elegantnijeg ure</w:delText>
        </w:r>
      </w:del>
      <w:del w:id="28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đ</w:delText>
        </w:r>
      </w:del>
      <w:del w:id="29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enja same lokacije, preko promi</w:delText>
        </w:r>
      </w:del>
      <w:del w:id="30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31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ljene i sofisticirane gastronomske ponude do nenadma</w:delText>
        </w:r>
      </w:del>
      <w:del w:id="32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33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ne atmosfere i ugo</w:delText>
        </w:r>
      </w:del>
      <w:del w:id="34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đ</w:delText>
        </w:r>
      </w:del>
      <w:del w:id="35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aja - Fooling Around je magi</w:delText>
        </w:r>
      </w:del>
      <w:del w:id="36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37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no mjesto prepuno svakodnevnih trenutaka za pam</w:delText>
        </w:r>
      </w:del>
      <w:del w:id="38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39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enje. Intima i bezvremenska profinjenost grijane terase ve</w:delText>
        </w:r>
      </w:del>
      <w:del w:id="40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 xml:space="preserve">ć </w:delText>
        </w:r>
      </w:del>
      <w:del w:id="41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je u prvim danima privukla brojne vjerne ali i posve nove posjetitelje koji u</w:delText>
        </w:r>
      </w:del>
      <w:del w:id="42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ž</w:delText>
        </w:r>
      </w:del>
      <w:del w:id="43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ivaju u vrhunskim delicijama najpresti</w:delText>
        </w:r>
      </w:del>
      <w:del w:id="44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ž</w:delText>
        </w:r>
      </w:del>
      <w:del w:id="45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nijih hrvatskih restorana i chefova smje</w:delText>
        </w:r>
      </w:del>
      <w:del w:id="46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47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tenih u atraktivne vagone Orient Expressa. </w:delText>
        </w:r>
      </w:del>
    </w:p>
    <w:p>
      <w:pPr>
        <w:pStyle w:val="Body A A"/>
        <w:spacing w:line="264" w:lineRule="auto"/>
        <w:rPr>
          <w:del w:id="48" w:date="2024-12-12T08:47:29Z" w:author="Zrinka Ferina"/>
          <w:rFonts w:ascii="Times New Roman" w:cs="Times New Roman" w:hAnsi="Times New Roman" w:eastAsia="Times New Roman"/>
          <w:caps w:val="1"/>
          <w:sz w:val="24"/>
          <w:szCs w:val="24"/>
        </w:rPr>
      </w:pPr>
      <w:del w:id="49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Na ovogodi</w:delText>
        </w:r>
      </w:del>
      <w:del w:id="50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51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nje nezaboravno putovanje okusa vode vas: hotel Esplanade, Noel,  Meneghetti, zatim JRE koji okuplja restorane Lemongarden, San Rocco, Konobu Boba i LD Restaurant, potom Mason Burgers &amp; Stuff, BoogieLab, Acrobat, Institut za kobasice by Mate Jankovi</w:delText>
        </w:r>
      </w:del>
      <w:del w:id="52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53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, Ginglebells i Rakijarnica.</w:delText>
        </w:r>
      </w:del>
    </w:p>
    <w:p>
      <w:pPr>
        <w:pStyle w:val="Body A A"/>
        <w:spacing w:line="264" w:lineRule="auto"/>
        <w:rPr>
          <w:del w:id="54" w:date="2024-12-12T08:47:29Z" w:author="Zrinka Ferina"/>
          <w:rFonts w:ascii="Times New Roman" w:cs="Times New Roman" w:hAnsi="Times New Roman" w:eastAsia="Times New Roman"/>
          <w:caps w:val="1"/>
          <w:sz w:val="24"/>
          <w:szCs w:val="24"/>
        </w:rPr>
      </w:pPr>
      <w:del w:id="55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Na svakom vas koraku i u svakom kutku do</w:delText>
        </w:r>
      </w:del>
      <w:del w:id="56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57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ekuju atraktivni selfie pointovi i kadrovi u kojima </w:delText>
        </w:r>
      </w:del>
      <w:del w:id="58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59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ete rado ovjekovje</w:delText>
        </w:r>
      </w:del>
      <w:del w:id="60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61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iti lijepa dru</w:delText>
        </w:r>
      </w:del>
      <w:del w:id="62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ž</w:delText>
        </w:r>
      </w:del>
      <w:del w:id="63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enja. Blagdanskom ozra</w:delText>
        </w:r>
      </w:del>
      <w:del w:id="64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65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ju doprinose prigodna i pomno birana glazba najboljih zagreba</w:delText>
        </w:r>
      </w:del>
      <w:del w:id="66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67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kih DJ-a, a ponedjeljkom i izvrsni nastupi talentiranih akusti</w:delText>
        </w:r>
      </w:del>
      <w:del w:id="68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69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nih dua. U ponedjeljak 16. prosinca nastupa akusti</w:delText>
        </w:r>
      </w:del>
      <w:del w:id="70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71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it-IT"/>
          </w:rPr>
          <w:delText>ni du</w:delText>
        </w:r>
      </w:del>
      <w:del w:id="72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o Walter Fuego - Ivan Soldo i Petra Lisjak, 23. 12. Mario Pavli</w:delText>
        </w:r>
      </w:del>
      <w:del w:id="73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 xml:space="preserve">ć </w:delText>
        </w:r>
      </w:del>
      <w:del w:id="74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i Ellis Stopar, dok </w:delText>
        </w:r>
      </w:del>
      <w:del w:id="75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76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it-IT"/>
          </w:rPr>
          <w:delText>e 30.12. nastupiti Duo Sanremo - Emil Kirbi</w:delText>
        </w:r>
      </w:del>
      <w:del w:id="77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 xml:space="preserve">š </w:delText>
        </w:r>
      </w:del>
      <w:del w:id="78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 Ivan Grgi</w:delText>
        </w:r>
      </w:del>
      <w:del w:id="79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 Š</w:delText>
        </w:r>
      </w:del>
      <w:del w:id="80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piro.</w:delText>
        </w:r>
      </w:del>
    </w:p>
    <w:p>
      <w:pPr>
        <w:pStyle w:val="Body A A"/>
        <w:spacing w:line="264" w:lineRule="auto"/>
        <w:rPr>
          <w:del w:id="81" w:date="2024-12-12T08:47:29Z" w:author="Zrinka Ferina"/>
          <w:rFonts w:ascii="Times New Roman" w:cs="Times New Roman" w:hAnsi="Times New Roman" w:eastAsia="Times New Roman"/>
          <w:caps w:val="1"/>
          <w:sz w:val="24"/>
          <w:szCs w:val="24"/>
        </w:rPr>
      </w:pPr>
    </w:p>
    <w:p>
      <w:pPr>
        <w:pStyle w:val="Body A A"/>
        <w:spacing w:line="264" w:lineRule="auto"/>
        <w:rPr>
          <w:del w:id="82" w:date="2024-12-12T08:47:29Z" w:author="Zrinka Ferina"/>
          <w:rFonts w:ascii="Times New Roman" w:cs="Times New Roman" w:hAnsi="Times New Roman" w:eastAsia="Times New Roman"/>
          <w:caps w:val="1"/>
          <w:sz w:val="24"/>
          <w:szCs w:val="24"/>
        </w:rPr>
      </w:pPr>
      <w:del w:id="83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Usto, od 7. prosinca na Fooling Aroundu je zahvaljuju</w:delText>
        </w:r>
      </w:del>
      <w:del w:id="84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85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 tvrtki Samsung Electronics Adriatic u suradnji s Pet Centrom zapo</w:delText>
        </w:r>
      </w:del>
      <w:del w:id="86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87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ela i humanitarna akcija Think Pawsitive za pomo</w:delText>
        </w:r>
      </w:del>
      <w:del w:id="88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 xml:space="preserve">ć </w:delText>
        </w:r>
      </w:del>
      <w:del w:id="89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Udruzi </w:delText>
        </w:r>
      </w:del>
      <w:del w:id="90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91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it-IT"/>
          </w:rPr>
          <w:delText>apica.</w:delText>
        </w:r>
      </w:del>
    </w:p>
    <w:p>
      <w:pPr>
        <w:pStyle w:val="Body A A"/>
        <w:spacing w:line="264" w:lineRule="auto"/>
        <w:rPr>
          <w:del w:id="92" w:date="2024-12-12T08:47:29Z" w:author="Zrinka Ferina"/>
          <w:rFonts w:ascii="Times New Roman" w:cs="Times New Roman" w:hAnsi="Times New Roman" w:eastAsia="Times New Roman"/>
          <w:caps w:val="1"/>
          <w:sz w:val="24"/>
          <w:szCs w:val="24"/>
        </w:rPr>
      </w:pPr>
      <w:del w:id="93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Galaxy studio za fotografiranje ljubimaca, brojni rekviziti i poslastice za samo su dio divne akcije u kojoj mo</w:delText>
        </w:r>
      </w:del>
      <w:del w:id="94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ž</w:delText>
        </w:r>
      </w:del>
      <w:del w:id="95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ete u</w:delText>
        </w:r>
      </w:del>
      <w:del w:id="96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97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initi dobro djelo i napu</w:delText>
        </w:r>
      </w:del>
      <w:del w:id="98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99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tenim ljubimcima o kojima brine Udruga </w:delText>
        </w:r>
      </w:del>
      <w:del w:id="100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01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apica uljep</w:delText>
        </w:r>
      </w:del>
      <w:del w:id="102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03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ati blagdane. Sve </w:delText>
        </w:r>
      </w:del>
      <w:del w:id="104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05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to trebate je na licu mjesta skenirati QR kod i po vlastitim mogu</w:delText>
        </w:r>
      </w:del>
      <w:del w:id="106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107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nostima donirati sredstva, a zauzvrat </w:delText>
        </w:r>
      </w:del>
      <w:del w:id="108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109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ete sa sobom ponijeti isprintanu fotografiju svog </w:delText>
        </w:r>
      </w:del>
      <w:del w:id="110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111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etverono</w:delText>
        </w:r>
      </w:del>
      <w:del w:id="112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ž</w:delText>
        </w:r>
      </w:del>
      <w:del w:id="113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nog prijatelja i predivnu uspomenu na ljubav i radost koju vam pru</w:delText>
        </w:r>
      </w:del>
      <w:del w:id="114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ž</w:delText>
        </w:r>
      </w:del>
      <w:del w:id="115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it-IT"/>
          </w:rPr>
          <w:delText>a.</w:delText>
        </w:r>
      </w:del>
      <w:del w:id="116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 Za svaku donaciju va</w:delText>
        </w:r>
      </w:del>
      <w:del w:id="117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 ć</w:delText>
        </w:r>
      </w:del>
      <w:del w:id="118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 ljubimac na dar dobiti i poslasticu Pet Centra jer i na</w:delText>
        </w:r>
      </w:del>
      <w:del w:id="119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20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 krzneni prijatelji zaslu</w:delText>
        </w:r>
      </w:del>
      <w:del w:id="121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ž</w:delText>
        </w:r>
      </w:del>
      <w:del w:id="122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uju blagdansku </w:delText>
        </w:r>
      </w:del>
      <w:del w:id="123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124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aroliju. Usto Pet Centar </w:delText>
        </w:r>
      </w:del>
      <w:del w:id="125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126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e </w:delText>
        </w:r>
      </w:del>
      <w:del w:id="127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28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apici donirati 500 kilograma hrane kako bi olak</w:delText>
        </w:r>
      </w:del>
      <w:del w:id="129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30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ali ove zimske dane </w:delText>
        </w:r>
      </w:del>
      <w:del w:id="131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ž</w:delText>
        </w:r>
      </w:del>
      <w:del w:id="132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ivotinjama koje jo</w:delText>
        </w:r>
      </w:del>
      <w:del w:id="133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 xml:space="preserve">š </w:delText>
        </w:r>
      </w:del>
      <w:del w:id="134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uvijek </w:delText>
        </w:r>
      </w:del>
      <w:del w:id="135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136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ekaju svoj dom i ljude koji </w:delText>
        </w:r>
      </w:del>
      <w:del w:id="137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138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 ih voljeti zauvijek.</w:delText>
        </w:r>
      </w:del>
    </w:p>
    <w:p>
      <w:pPr>
        <w:pStyle w:val="Body A A"/>
        <w:spacing w:line="264" w:lineRule="auto"/>
        <w:rPr>
          <w:del w:id="139" w:date="2024-12-12T08:47:29Z" w:author="Zrinka Ferina"/>
          <w:rFonts w:ascii="Times New Roman" w:cs="Times New Roman" w:hAnsi="Times New Roman" w:eastAsia="Times New Roman"/>
          <w:caps w:val="1"/>
          <w:sz w:val="24"/>
          <w:szCs w:val="24"/>
        </w:rPr>
      </w:pPr>
      <w:del w:id="140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Ve</w:delText>
        </w:r>
      </w:del>
      <w:del w:id="141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 xml:space="preserve">ć </w:delText>
        </w:r>
      </w:del>
      <w:del w:id="142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je prva u nizu akcija Think Pawsitive odu</w:delText>
        </w:r>
      </w:del>
      <w:del w:id="143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44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evila podjednako i djecu i odrasle, ali i njihove ljubimce. Svi su u</w:delText>
        </w:r>
      </w:del>
      <w:del w:id="145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ž</w:delText>
        </w:r>
      </w:del>
      <w:del w:id="146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ivali u neprocjenjivim trenucima koje je kamera pametnog telefona Samsung Galaxy S24 Ultra vje</w:delText>
        </w:r>
      </w:del>
      <w:del w:id="147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48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to bilje</w:delText>
        </w:r>
      </w:del>
      <w:del w:id="149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ž</w:delText>
        </w:r>
      </w:del>
      <w:del w:id="150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ila, te za prigodnu donaciju Udruzi </w:delText>
        </w:r>
      </w:del>
      <w:del w:id="151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52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apica na dar dobili poslasticu za svog ljubimca kao i vrhunski stiliziranu fotografiju. Think Pawsitive je opet na rasporedu ve</w:delText>
        </w:r>
      </w:del>
      <w:del w:id="153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 xml:space="preserve">ć </w:delText>
        </w:r>
      </w:del>
      <w:del w:id="154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ovog petka, 13. prosinca od 17 - 20 sati, zatim u subotu 14.12. od 12- 14 h, potom 20. i 27. 12. od 17-20 h te 21. i 28.12. od 12-14 h.</w:delText>
        </w:r>
      </w:del>
    </w:p>
    <w:p>
      <w:pPr>
        <w:pStyle w:val="Body A A"/>
        <w:spacing w:line="264" w:lineRule="auto"/>
        <w:rPr>
          <w:del w:id="155" w:date="2024-12-12T08:47:29Z" w:author="Zrinka Ferina"/>
          <w:rFonts w:ascii="Times New Roman" w:cs="Times New Roman" w:hAnsi="Times New Roman" w:eastAsia="Times New Roman"/>
          <w:caps w:val="1"/>
          <w:sz w:val="24"/>
          <w:szCs w:val="24"/>
        </w:rPr>
      </w:pPr>
      <w:del w:id="156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en-US"/>
          </w:rPr>
          <w:delText>Bogat program Fooling Arounda me</w:delText>
        </w:r>
      </w:del>
      <w:del w:id="157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đ</w:delText>
        </w:r>
      </w:del>
      <w:del w:id="158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u inim uklju</w:delText>
        </w:r>
      </w:del>
      <w:del w:id="159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160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uje i brojna iznena</w:delText>
        </w:r>
      </w:del>
      <w:del w:id="161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đ</w:delText>
        </w:r>
      </w:del>
      <w:del w:id="162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enja, a jedno od njih na rasporedu je ovaj petak, 13. Prosinca od podneva, kad </w:delText>
        </w:r>
      </w:del>
      <w:del w:id="163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en-US"/>
          </w:rPr>
          <w:delText xml:space="preserve">Garnier Olia donosi program Merry Shades of the Holidays i </w:delText>
        </w:r>
      </w:del>
      <w:del w:id="164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165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arobni koncert iznena</w:delText>
        </w:r>
      </w:del>
      <w:del w:id="166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đ</w:delText>
        </w:r>
      </w:del>
      <w:del w:id="167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enja velike glazbene zvijezde od 20:00 sati. Najtrofejnija hrvatska destilerija Aura 19. </w:delText>
        </w:r>
      </w:del>
      <w:del w:id="168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169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 prosinca organizirati jedan od svojih legendarnih prigodnih partyja, a 27. prosinca nas u Veneciju, koja je i tema ovogodi</w:delText>
        </w:r>
      </w:del>
      <w:del w:id="170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71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njeg Fooling Arounda, vodi bal pod maskama.</w:delText>
        </w:r>
      </w:del>
    </w:p>
    <w:p>
      <w:pPr>
        <w:pStyle w:val="Body A A"/>
        <w:spacing w:line="264" w:lineRule="auto"/>
        <w:rPr>
          <w:del w:id="172" w:date="2024-12-12T08:47:29Z" w:author="Zrinka Ferina"/>
          <w:rFonts w:ascii="Times New Roman" w:cs="Times New Roman" w:hAnsi="Times New Roman" w:eastAsia="Times New Roman"/>
          <w:caps w:val="1"/>
          <w:sz w:val="24"/>
          <w:szCs w:val="24"/>
        </w:rPr>
      </w:pPr>
    </w:p>
    <w:p>
      <w:pPr>
        <w:pStyle w:val="Body A A"/>
        <w:spacing w:line="264" w:lineRule="auto"/>
        <w:rPr>
          <w:del w:id="173" w:date="2024-12-12T08:47:29Z" w:author="Zrinka Ferina"/>
          <w:rFonts w:ascii="Times New Roman" w:cs="Times New Roman" w:hAnsi="Times New Roman" w:eastAsia="Times New Roman"/>
          <w:caps w:val="1"/>
          <w:sz w:val="24"/>
          <w:szCs w:val="24"/>
        </w:rPr>
      </w:pPr>
      <w:del w:id="174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Sezonu nezaboravnih dru</w:delText>
        </w:r>
      </w:del>
      <w:del w:id="175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ž</w:delText>
        </w:r>
      </w:del>
      <w:del w:id="176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enja na Fooling Aroundu nisu propustili ni najeminentniji hrvatski chefovi koje okuplja udruga JRE koji su ovog ponedjeljka svratili na prigodno dru</w:delText>
        </w:r>
      </w:del>
      <w:del w:id="177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ž</w:delText>
        </w:r>
      </w:del>
      <w:del w:id="178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enje s kolegama na JRE ku</w:delText>
        </w:r>
      </w:del>
      <w:del w:id="179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180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ici. Moglo se tako na Oleander terasi susresti chefa Rudolfa </w:delText>
        </w:r>
      </w:del>
      <w:del w:id="181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82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tefana iz </w:delText>
        </w:r>
      </w:del>
      <w:del w:id="183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84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ibenskog Pelegrinija, chefa Matiju Brege</w:delText>
        </w:r>
      </w:del>
      <w:del w:id="185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86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a iz Bo</w:delText>
        </w:r>
      </w:del>
      <w:del w:id="187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88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it-IT"/>
          </w:rPr>
          <w:delText xml:space="preserve">kinca na Pagu, chefa Dinu </w:delText>
        </w:r>
      </w:del>
      <w:del w:id="189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190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eparovi</w:delText>
        </w:r>
      </w:del>
      <w:del w:id="191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192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a iz supetarske Kale, zatim chefa Antu Udovi</w:delText>
        </w:r>
      </w:del>
      <w:del w:id="193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194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</w:delText>
        </w:r>
      </w:del>
      <w:del w:id="195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196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a iz sutivanskog Lemongardena. Iz kor</w:delText>
        </w:r>
      </w:del>
      <w:del w:id="197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198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ulanskog Le</w:delText>
        </w:r>
      </w:del>
      <w:del w:id="199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200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</w:delText>
        </w:r>
      </w:del>
      <w:del w:id="201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 xml:space="preserve">ć </w:delText>
        </w:r>
      </w:del>
      <w:del w:id="202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Dmitri restorana stigao je i chef Marko Gajski, iz murterske konobe Boba chef Vjeko Ba</w:delText>
        </w:r>
      </w:del>
      <w:del w:id="203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204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</w:delText>
        </w:r>
      </w:del>
      <w:del w:id="205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206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, a iz San Rocca u Brtonigli chef Teo Fernetich i sous chef Mateja Filipovi</w:delText>
        </w:r>
      </w:del>
      <w:del w:id="207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208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. Otkrili su pritom kako ve</w:delText>
        </w:r>
      </w:del>
      <w:del w:id="209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 xml:space="preserve">ć </w:delText>
        </w:r>
      </w:del>
      <w:del w:id="210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idu</w:delText>
        </w:r>
      </w:del>
      <w:del w:id="211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212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 srijede, 18. prosinca na JRE ku</w:delText>
        </w:r>
      </w:del>
      <w:del w:id="213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214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icu sti</w:delText>
        </w:r>
      </w:del>
      <w:del w:id="215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ž</w:delText>
        </w:r>
      </w:del>
      <w:del w:id="216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it-IT"/>
          </w:rPr>
          <w:delText>e upravo San Roccov chef Floriana Ru</w:delText>
        </w:r>
      </w:del>
      <w:del w:id="217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ž</w:delText>
        </w:r>
      </w:del>
      <w:del w:id="218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</w:delText>
        </w:r>
      </w:del>
      <w:del w:id="219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220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, a u goste joj dolazi i chef Ivan Badurina iz uma</w:delText>
        </w:r>
      </w:del>
      <w:del w:id="221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222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kog restorana Badi.</w:delText>
        </w:r>
      </w:del>
    </w:p>
    <w:p>
      <w:pPr>
        <w:pStyle w:val="Body A A"/>
        <w:spacing w:line="264" w:lineRule="auto"/>
        <w:rPr>
          <w:del w:id="223" w:date="2024-12-12T08:47:29Z" w:author="Zrinka Ferina"/>
          <w:rFonts w:ascii="Times New Roman" w:cs="Times New Roman" w:hAnsi="Times New Roman" w:eastAsia="Times New Roman"/>
          <w:caps w:val="1"/>
          <w:sz w:val="24"/>
          <w:szCs w:val="24"/>
        </w:rPr>
      </w:pPr>
      <w:del w:id="224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Spomenimo i kako neke ku</w:delText>
        </w:r>
      </w:del>
      <w:del w:id="225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226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ice na Fooling Aroundu vikendima imaju  specijalne ponude - primjerice chef Ivan Zidar tada, uz svoju svakodnevnu ponudu na ku</w:delText>
        </w:r>
      </w:del>
      <w:del w:id="227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228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en-US"/>
          </w:rPr>
          <w:delText>ici Mason Burgers &amp; Stuff pe</w:delText>
        </w:r>
      </w:del>
      <w:del w:id="229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č</w:delText>
        </w:r>
      </w:del>
      <w:del w:id="230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it-IT"/>
          </w:rPr>
          <w:delText>e doma</w:delText>
        </w:r>
      </w:del>
      <w:del w:id="231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232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eg odojka i servira ga s kimchijem u jednoj, te s francuskom salatom i tur</w:delText>
        </w:r>
      </w:del>
      <w:del w:id="233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234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ijom u drugoj varijanti. Meneghetti pak vikendom donosi svje</w:delText>
        </w:r>
      </w:del>
      <w:del w:id="235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ž</w:delText>
        </w:r>
      </w:del>
      <w:del w:id="236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e kamenice koje servira uz </w:delText>
        </w:r>
      </w:del>
      <w:del w:id="237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238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ampanjac, a petkom i subotom na pozornici se izmjenjuju po dva DJ-a: ovog petka od 14-18 h nastupa DJ Grade, a nakon njega od 18 sati, te opet nakon koncerta iznena</w:delText>
        </w:r>
      </w:del>
      <w:del w:id="239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đ</w:delText>
        </w:r>
      </w:del>
      <w:del w:id="240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enja, DJ pult preuzima Marin Buklja</w:delText>
        </w:r>
      </w:del>
      <w:del w:id="241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242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 xml:space="preserve">. U subotu od 13-17 h za atmosferu se brine DJ Eva Marija, a od 18-22h rasplesat </w:delText>
        </w:r>
      </w:del>
      <w:del w:id="243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ć</w:delText>
        </w:r>
      </w:del>
      <w:del w:id="244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 vas legendarni DJ Jazzozo, dok nedjeljno opu</w:delText>
        </w:r>
      </w:del>
      <w:del w:id="245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š</w:delText>
        </w:r>
      </w:del>
      <w:del w:id="246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tanje i dru</w:delText>
        </w:r>
      </w:del>
      <w:del w:id="247" w:date="2024-12-12T08:47:29Z" w:author="Zrinka Ferina">
        <w:r>
          <w:rPr>
            <w:rFonts w:ascii="Times New Roman" w:hAnsi="Times New Roman" w:hint="default"/>
            <w:caps w:val="1"/>
            <w:sz w:val="24"/>
            <w:szCs w:val="24"/>
            <w:rtl w:val="0"/>
            <w:lang w:val="pt-PT"/>
          </w:rPr>
          <w:delText>ž</w:delText>
        </w:r>
      </w:del>
      <w:del w:id="248" w:date="2024-12-12T08:47:29Z" w:author="Zrinka Ferina">
        <w:r>
          <w:rPr>
            <w:rFonts w:ascii="Times New Roman" w:hAnsi="Times New Roman"/>
            <w:caps w:val="1"/>
            <w:sz w:val="24"/>
            <w:szCs w:val="24"/>
            <w:rtl w:val="0"/>
            <w:lang w:val="pt-PT"/>
          </w:rPr>
          <w:delText>enje od 13-17 h svojim ritmovima oplemenjuje DJ Hrwoe.</w:delText>
        </w:r>
      </w:del>
    </w:p>
    <w:p>
      <w:pPr>
        <w:pStyle w:val="Body A"/>
        <w:rPr>
          <w:caps w:val="1"/>
          <w:shd w:val="clear" w:color="auto" w:fill="ffffff"/>
        </w:rPr>
      </w:pPr>
      <w:del w:id="249" w:date="2024-12-12T08:47:29Z" w:author="Zrinka Ferina">
        <w:r>
          <w:rPr>
            <w:rStyle w:val="None A"/>
            <w:rtl w:val="0"/>
            <w:lang w:val="pt-PT"/>
          </w:rPr>
          <w:delText>Kojega god dana ili ve</w:delText>
        </w:r>
      </w:del>
      <w:del w:id="250" w:date="2024-12-12T08:47:29Z" w:author="Zrinka Ferina">
        <w:r>
          <w:rPr>
            <w:rStyle w:val="None A"/>
            <w:rtl w:val="0"/>
            <w:lang w:val="pt-PT"/>
          </w:rPr>
          <w:delText>č</w:delText>
        </w:r>
      </w:del>
      <w:del w:id="251" w:date="2024-12-12T08:47:29Z" w:author="Zrinka Ferina">
        <w:r>
          <w:rPr>
            <w:rStyle w:val="None A"/>
            <w:rtl w:val="0"/>
            <w:lang w:val="pt-PT"/>
          </w:rPr>
          <w:delText xml:space="preserve">eri svratili, Fooling Around </w:delText>
        </w:r>
      </w:del>
      <w:del w:id="252" w:date="2024-12-12T08:47:29Z" w:author="Zrinka Ferina">
        <w:r>
          <w:rPr>
            <w:rStyle w:val="None A"/>
            <w:rtl w:val="0"/>
            <w:lang w:val="pt-PT"/>
          </w:rPr>
          <w:delText>ć</w:delText>
        </w:r>
      </w:del>
      <w:del w:id="253" w:date="2024-12-12T08:47:29Z" w:author="Zrinka Ferina">
        <w:r>
          <w:rPr>
            <w:rStyle w:val="None A"/>
            <w:rtl w:val="0"/>
            <w:lang w:val="pt-PT"/>
          </w:rPr>
          <w:delText xml:space="preserve">e vas povesti na jedinstveno okusno, emotivno i radosno putovanje koje </w:delText>
        </w:r>
      </w:del>
      <w:del w:id="254" w:date="2024-12-12T08:47:29Z" w:author="Zrinka Ferina">
        <w:r>
          <w:rPr>
            <w:rStyle w:val="None A"/>
            <w:rtl w:val="0"/>
            <w:lang w:val="pt-PT"/>
          </w:rPr>
          <w:delText>ć</w:delText>
        </w:r>
      </w:del>
      <w:del w:id="255" w:date="2024-12-12T08:47:29Z" w:author="Zrinka Ferina">
        <w:r>
          <w:rPr>
            <w:rStyle w:val="None A"/>
            <w:rtl w:val="0"/>
            <w:lang w:val="pt-PT"/>
          </w:rPr>
          <w:delText>ete sigurno rado i dugo pamtiti.</w:delText>
        </w:r>
      </w:del>
      <w:del w:id="256" w:date="2024-12-12T08:47:29Z" w:author="Zrinka Ferina">
        <w:r>
          <w:rPr>
            <w:shd w:val="clear" w:color="auto" w:fill="ffffff"/>
            <w:rtl w:val="0"/>
            <w:lang w:val="pt-PT"/>
          </w:rPr>
          <w:delText xml:space="preserve"> </w:delText>
        </w:r>
      </w:del>
      <w:r>
        <w:rPr>
          <w:caps w:val="1"/>
          <w:shd w:val="clear" w:color="auto" w:fill="ffffff"/>
          <w:rtl w:val="0"/>
          <w:lang w:val="pt-PT"/>
        </w:rPr>
        <w:t>Pregr</w:t>
      </w:r>
      <w:r>
        <w:rPr>
          <w:caps w:val="1"/>
          <w:shd w:val="clear" w:color="auto" w:fill="ffffff"/>
          <w:rtl w:val="0"/>
          <w:lang w:val="pt-PT"/>
        </w:rPr>
        <w:t>š</w:t>
      </w:r>
      <w:r>
        <w:rPr>
          <w:caps w:val="1"/>
          <w:shd w:val="clear" w:color="auto" w:fill="ffffff"/>
          <w:rtl w:val="0"/>
          <w:lang w:val="pt-PT"/>
        </w:rPr>
        <w:t>t radosti, dobrote, originalnih partyja i iznena</w:t>
      </w:r>
      <w:r>
        <w:rPr>
          <w:caps w:val="1"/>
          <w:shd w:val="clear" w:color="auto" w:fill="ffffff"/>
          <w:rtl w:val="0"/>
          <w:lang w:val="pt-PT"/>
        </w:rPr>
        <w:t>đ</w:t>
      </w:r>
      <w:r>
        <w:rPr>
          <w:caps w:val="1"/>
          <w:shd w:val="clear" w:color="auto" w:fill="ffffff"/>
          <w:rtl w:val="0"/>
          <w:lang w:val="pt-PT"/>
        </w:rPr>
        <w:t>enja na Fooling Aroundu</w:t>
      </w:r>
    </w:p>
    <w:p>
      <w:pPr>
        <w:pStyle w:val="Body A A"/>
        <w:spacing w:line="264" w:lineRule="auto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Body A A"/>
        <w:spacing w:line="264" w:lineRule="auto"/>
        <w:rPr>
          <w:rFonts w:ascii="Times New Roman" w:cs="Times New Roman" w:hAnsi="Times New Roman" w:eastAsia="Times New Roman"/>
          <w:i w:val="1"/>
          <w:i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  <w:lang w:val="pt-PT"/>
        </w:rPr>
        <w:t xml:space="preserve">Od humanitarke za Udrugu </w:t>
      </w: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  <w:lang w:val="pt-PT"/>
        </w:rPr>
        <w:t>apica, preko bajkovitog koncerta iznena</w:t>
      </w: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pt-PT"/>
        </w:rPr>
        <w:t>đ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  <w:lang w:val="pt-PT"/>
        </w:rPr>
        <w:t xml:space="preserve">enja velike glazbene zvijezde, do gostovanja vrhunskih chefova i bala pod maskama - otkrivamo </w:t>
      </w: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  <w:lang w:val="pt-PT"/>
        </w:rPr>
        <w:t xml:space="preserve">to vas sve </w:t>
      </w:r>
      <w:r>
        <w:rPr>
          <w:rFonts w:ascii="Times New Roman" w:hAnsi="Times New Roman" w:hint="default"/>
          <w:i w:val="1"/>
          <w:iCs w:val="1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shd w:val="clear" w:color="auto" w:fill="ffffff"/>
          <w:rtl w:val="0"/>
          <w:lang w:val="pt-PT"/>
        </w:rPr>
        <w:t>eka na Oleander terasi hotela Esplanade</w:t>
      </w:r>
    </w:p>
    <w:p>
      <w:pPr>
        <w:pStyle w:val="Body A A"/>
        <w:spacing w:line="264" w:lineRule="auto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Body A A"/>
        <w:spacing w:line="264" w:lineRule="auto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U prvih 14 dana od otvaranja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pt-PT"/>
        </w:rPr>
        <w:t>Fooling Around by Fuliranje na Oleander terasi hotela Esplanade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 ne samo da je ispunio brojna visoka o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ekivanja ve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 xml:space="preserve">ć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ih je i dobrano nadma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io. Od nikad elegantnijeg ure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đ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enja same lokacije, preko promi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ljene i sofisticirane gastronomske ponude do nenadma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ne atmosfere i ugo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đ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aja - Fooling Around je magi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no mjesto prepuno svakodnevnih trenutaka za pam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enje. Intima i bezvremenska profinjenost grijane terase ve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 xml:space="preserve">ć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je u prvim danima privukla brojne vjerne ali i posve nove posjetitelje koji 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ivaju u vrhunskim delicijama najpresti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nijih hrvatskih restorana i chefova smje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tenih u atraktivne vagone Orient Expressa.</w:t>
      </w:r>
    </w:p>
    <w:p>
      <w:pPr>
        <w:pStyle w:val="Body A A"/>
        <w:spacing w:line="264" w:lineRule="auto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Na ovogodi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nje nezaboravno putovanje okusa vode vas: hotel Esplanade, Noel, Meneghetti, zatim JRE koji okuplja restorane Lemongarden, San Rocco, Konobu Boba i LD Restaurant, potom Mason Burgers &amp; Stuff, BoogieLab, Acrobat, Institut za kobasice by Mate Jankovi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, Ginglebells i Rakijarnica.</w:t>
      </w:r>
    </w:p>
    <w:p>
      <w:pPr>
        <w:pStyle w:val="Body A A"/>
        <w:spacing w:line="264" w:lineRule="auto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Na svakom vas koraku i u svakom kutku do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ekuju atraktivni selfie pointovi i kadrovi u kojima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ete rado ovjekovje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iti lijepa dru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enja. Blagdanskom ozra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ju doprinose prigodna i pomno birana glazba najboljih zagreba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kih DJ-a, a ponedjeljkom i izvrsni nastupi talentiranih akusti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nih dua. U ponedjeljak 16. prosinca nastupa akusti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ni duo Walter Fuego - Ivan Soldo i Petra Lisjak, 23. 12. Mario Pavli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 xml:space="preserve">ć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i Ellis Stopar, dok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 30.12. nastupiti Duo Sanremo - Emil Kirbi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 xml:space="preserve">š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 Ivan Grgi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 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piro.</w:t>
      </w:r>
    </w:p>
    <w:p>
      <w:pPr>
        <w:pStyle w:val="Body A A"/>
        <w:spacing w:line="264" w:lineRule="auto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Body A A"/>
        <w:spacing w:line="264" w:lineRule="auto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Usto, od 7. prosinca na Fooling Aroundu je zahvaljuju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 tvrtki Samsung Electronics Adriatic u suradnji s Pet Centrom zapo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ela i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pt-PT"/>
        </w:rPr>
        <w:t>humanitarna akcija Think Pawsitive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 za pomo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 xml:space="preserve">ć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Udruzi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apica.</w:t>
      </w:r>
    </w:p>
    <w:p>
      <w:pPr>
        <w:pStyle w:val="Body A A"/>
        <w:spacing w:line="264" w:lineRule="auto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Galaxy studio za fotografiranje ljubimaca, brojni rekviziti i poslastice za samo su dio divne akcije u kojoj mo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ete 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initi dobro djelo i napu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tenim ljubimcima o kojima brine Udruga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apica uljep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ati blagdane. Sve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to trebate je na licu mjesta skenirati QR kod i po vlastitim mogu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nostima donirati sredstva, a zauzvrat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ete sa sobom ponijeti isprintanu fotografiju svog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etverono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nog prijatelja i predivnu uspomenu na ljubav i radost koju vam pru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a. Za svaku donaciju va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 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 ljubimac na dar dobiti i poslasticu Pet Centra jer i na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 krzneni prijatelji zaslu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uju blagdansku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aroliju. Usto Pet Centar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e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apici donirati 500 kilograma hrane kako bi olak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ali ove zimske dane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ivotinjama koje jo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 xml:space="preserve">š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uvijek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ekaju svoj dom i ljude koji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 ih voljeti zauvijek.</w:t>
      </w:r>
    </w:p>
    <w:p>
      <w:pPr>
        <w:pStyle w:val="Body A A"/>
        <w:spacing w:line="264" w:lineRule="auto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Ve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 xml:space="preserve">ć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je prva u nizu akcija Think Pawsitive odu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evila podjednako i djecu i odrasle, ali i njihove ljubimce. Svi su 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ivali u neprocjenjivim trenucima koje je kamera pametnog telefona Samsung Galaxy S24 Ultra vje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to bilje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ila, te za prigodnu donaciju Udruzi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apica na dar dobili poslasticu za svog ljubimca kao i vrhunski stiliziranu fotografiju. Think Pawsitive je opet na rasporedu ve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 xml:space="preserve">ć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ovog petka, 13. prosinca od 17 - 20 sati, zatim u subotu 14.12. od 12- 14 h, potom 20. i 27. 12. od 17-20 h te 21. i 28.12. od 12-14 h.</w:t>
      </w:r>
    </w:p>
    <w:p>
      <w:pPr>
        <w:pStyle w:val="Body A A"/>
        <w:spacing w:line="264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Bogat program Fooling Arounda me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đ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u inim uklju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uje i brojna iznena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đ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enja, a jedno od njih na rasporedu je ovaj petak, 13. prosinca od podneva, kad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pt-PT"/>
        </w:rPr>
        <w:t xml:space="preserve">Garnier Olia donosi program Merry Shades of the Holidays i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pt-PT"/>
        </w:rPr>
        <w:t>arobni koncert iznena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pt-PT"/>
        </w:rPr>
        <w:t>đ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pt-PT"/>
        </w:rPr>
        <w:t>enja velike glazbene zvijezde od 20:00 sati.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 Najtrofejnija hrvatska destilerija Aura 19.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e prosinca organizirati jedan od svojih legendarnih prigodnih partyja, a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pt-PT"/>
        </w:rPr>
        <w:t xml:space="preserve">27. prosinca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nas u Veneciju, koja je i tema ovogodi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njeg Fooling Arounda, vodi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pt-PT"/>
        </w:rPr>
        <w:t>bal pod maskama.</w:t>
      </w:r>
    </w:p>
    <w:p>
      <w:pPr>
        <w:pStyle w:val="Body A A"/>
        <w:spacing w:line="264" w:lineRule="auto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Body A A"/>
        <w:spacing w:line="264" w:lineRule="auto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Sezonu nezaboravnih dru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enja na Fooling Aroundu nisu propustili ni najeminentniji hrvatski chefovi koje okuplja udruga JRE koji su ovog ponedjeljka svratili na prigodno dru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enje s kolegama na JRE ku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ici. Moglo se tako na Oleander terasi susresti chefa Rudolfa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tefana iz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ibenskog Pelegrinija, chefa Matiju Brege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a iz Bo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kinca na Pagu, chefa Dinu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eparovi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a iz supetarske Kale, zatim chefa Antu Udovi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a iz sutivanskog Lemongardena. Iz kor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ulanskog Le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 xml:space="preserve">ć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D</w:t>
      </w:r>
      <w:ins w:id="257" w:date="2024-12-12T09:10:04Z" w:author="Zrinka Ferina">
        <w:r>
          <w:rPr>
            <w:rFonts w:ascii="Times New Roman" w:hAnsi="Times New Roman"/>
            <w:sz w:val="24"/>
            <w:szCs w:val="24"/>
            <w:shd w:val="clear" w:color="auto" w:fill="ffffff"/>
            <w:rtl w:val="0"/>
          </w:rPr>
          <w:t>i</w:t>
        </w:r>
      </w:ins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mitri restorana stigao je i chef Marko Gajski, iz murterske konobe Boba chef Vjeko Ba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, a iz San Rocca u Brtonigli chef Teo Fernetich i sous chef Mateja Filipovi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. Otkrili su pritom kako ve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 xml:space="preserve">ć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idu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 srijede, 18. prosinca na JRE ku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icu sti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 upravo San Roccov chef Floriana Ru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, a u goste joj dolazi i chef Ivan Badurina iz uma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kog restorana Badi.</w:t>
      </w:r>
    </w:p>
    <w:p>
      <w:pPr>
        <w:pStyle w:val="Body A A"/>
        <w:spacing w:line="264" w:lineRule="auto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Spomenimo i kako neke ku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ice na Fooling Aroundu vikendima imaju specijalne ponude - primjerice chef Ivan Zidar tada, uz svoju svakodnevnu ponudu na ku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ici Mason Burgers &amp; Stuff pe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 doma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eg odojka i servira ga s kimchijem u jednoj, te s francuskom salatom i tur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ijom u drugoj varijanti. Meneghetti pak vikendom donosi svje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e kamenice koje servira uz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ampanjac, a petkom i subotom na pozornici se izmjenjuju po dva DJ-a: ovog petka od 14-18 h nastupa DJ Grade, a nakon njega od 18 sati, te opet nakon koncerta iznena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đ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enja, DJ pult preuzima Marin Buklja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. U subotu od 13-17 h za atmosferu se brine DJ Eva Marija, a od 18-22 h rasplesat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 vas legendarni DJ Jazzozo, dok nedjeljno opu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š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tanje i dru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enje od 13-17 h svojim ritmovima oplemenjuje DJ Hrwoe.</w:t>
      </w:r>
    </w:p>
    <w:p>
      <w:pPr>
        <w:pStyle w:val="Body A A"/>
        <w:spacing w:line="264" w:lineRule="auto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Kojega god dana ili ve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č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eri svratili, Fooling Around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e vas povesti na jedinstveno okusno, emotivno i radosno putovanje koje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pt-PT"/>
        </w:rPr>
        <w:t>ć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 xml:space="preserve">ete sigurno rado i dugo pamtiti. </w:t>
      </w:r>
    </w:p>
    <w:p>
      <w:pPr>
        <w:pStyle w:val="Body A A"/>
        <w:spacing w:line="264" w:lineRule="auto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Body A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Za svakodnevne novosti i rasporede doga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đ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anja redovito pratite </w:t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sz w:val="24"/>
          <w:szCs w:val="24"/>
          <w:u w:val="single" w:color="0000ff"/>
          <w:lang w:val="nl-NL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sz w:val="24"/>
          <w:szCs w:val="24"/>
          <w:u w:val="single" w:color="0000ff"/>
          <w:lang w:val="nl-NL"/>
          <w14:textFill>
            <w14:solidFill>
              <w14:srgbClr w14:val="0000FF"/>
            </w14:solidFill>
          </w14:textFill>
        </w:rPr>
        <w:instrText xml:space="preserve"> HYPERLINK "https://www.facebook.com/foolingaroundzagreb"</w:instrText>
      </w:r>
      <w:r>
        <w:rPr>
          <w:rStyle w:val="Hyperlink.0"/>
          <w:rFonts w:ascii="Times New Roman" w:cs="Times New Roman" w:hAnsi="Times New Roman" w:eastAsia="Times New Roman"/>
          <w:outline w:val="0"/>
          <w:color w:val="0000ff"/>
          <w:sz w:val="24"/>
          <w:szCs w:val="24"/>
          <w:u w:val="single" w:color="0000ff"/>
          <w:lang w:val="nl-NL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Times New Roman" w:hAnsi="Times New Roman"/>
          <w:outline w:val="0"/>
          <w:color w:val="0000ff"/>
          <w:sz w:val="24"/>
          <w:szCs w:val="24"/>
          <w:u w:val="single" w:color="0000ff"/>
          <w:rtl w:val="0"/>
          <w:lang w:val="nl-NL"/>
          <w14:textFill>
            <w14:solidFill>
              <w14:srgbClr w14:val="0000FF"/>
            </w14:solidFill>
          </w14:textFill>
        </w:rPr>
        <w:t>Facebook</w:t>
      </w:r>
      <w:r>
        <w:rPr/>
        <w:fldChar w:fldCharType="end" w:fldLock="0"/>
      </w:r>
      <w:r>
        <w:rPr>
          <w:rStyle w:val="None"/>
          <w:rFonts w:ascii="Times New Roman" w:hAnsi="Times New Roman"/>
          <w:sz w:val="24"/>
          <w:szCs w:val="24"/>
          <w:rtl w:val="0"/>
          <w:lang w:val="it-IT"/>
        </w:rPr>
        <w:t xml:space="preserve"> i </w:t>
      </w:r>
      <w:r>
        <w:rPr>
          <w:rStyle w:val="Hyperlink.1"/>
          <w:rFonts w:ascii="Times New Roman" w:cs="Times New Roman" w:hAnsi="Times New Roman" w:eastAsia="Times New Roman"/>
          <w:outline w:val="0"/>
          <w:color w:val="0000ff"/>
          <w:sz w:val="24"/>
          <w:szCs w:val="24"/>
          <w:u w:val="single" w:color="0000ff"/>
          <w:lang w:val="da-DK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outline w:val="0"/>
          <w:color w:val="0000ff"/>
          <w:sz w:val="24"/>
          <w:szCs w:val="24"/>
          <w:u w:val="single" w:color="0000ff"/>
          <w:lang w:val="da-DK"/>
          <w14:textFill>
            <w14:solidFill>
              <w14:srgbClr w14:val="0000FF"/>
            </w14:solidFill>
          </w14:textFill>
        </w:rPr>
        <w:instrText xml:space="preserve"> HYPERLINK "https://www.instagram.com/foolingaroundzagreb/"</w:instrText>
      </w:r>
      <w:r>
        <w:rPr>
          <w:rStyle w:val="Hyperlink.1"/>
          <w:rFonts w:ascii="Times New Roman" w:cs="Times New Roman" w:hAnsi="Times New Roman" w:eastAsia="Times New Roman"/>
          <w:outline w:val="0"/>
          <w:color w:val="0000ff"/>
          <w:sz w:val="24"/>
          <w:szCs w:val="24"/>
          <w:u w:val="single" w:color="0000ff"/>
          <w:lang w:val="da-DK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rFonts w:ascii="Times New Roman" w:hAnsi="Times New Roman"/>
          <w:outline w:val="0"/>
          <w:color w:val="0000ff"/>
          <w:sz w:val="24"/>
          <w:szCs w:val="24"/>
          <w:u w:val="single" w:color="0000ff"/>
          <w:rtl w:val="0"/>
          <w:lang w:val="da-DK"/>
          <w14:textFill>
            <w14:solidFill>
              <w14:srgbClr w14:val="0000FF"/>
            </w14:solidFill>
          </w14:textFill>
        </w:rPr>
        <w:t>Instagram</w:t>
      </w:r>
      <w:r>
        <w:rPr/>
        <w:fldChar w:fldCharType="end" w:fldLock="0"/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 xml:space="preserve"> Fooling Around.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</w:rPr>
      </w:pP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</w:rPr>
      </w:pPr>
      <w:r>
        <w:rPr>
          <w:rStyle w:val="None"/>
          <w:rFonts w:ascii="Times New Roman" w:hAnsi="Times New Roman"/>
          <w:rtl w:val="0"/>
          <w:lang w:val="en-US"/>
        </w:rPr>
        <w:t>Mjesto: Oleander terasa hotela Esplanade, Zagreb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</w:rPr>
      </w:pPr>
      <w:r>
        <w:rPr>
          <w:rStyle w:val="None"/>
          <w:rFonts w:ascii="Times New Roman" w:hAnsi="Times New Roman"/>
          <w:rtl w:val="0"/>
          <w:lang w:val="en-US"/>
        </w:rPr>
        <w:t>Trajanje</w:t>
      </w:r>
      <w:r>
        <w:rPr>
          <w:rStyle w:val="None"/>
          <w:rFonts w:ascii="Times New Roman" w:hAnsi="Times New Roman"/>
          <w:rtl w:val="0"/>
          <w:lang w:val="pt-PT"/>
        </w:rPr>
        <w:t>: 28. 11. do 31. 12. 2024.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</w:rPr>
      </w:pPr>
      <w:r>
        <w:rPr>
          <w:rStyle w:val="None"/>
          <w:rFonts w:ascii="Times New Roman" w:hAnsi="Times New Roman"/>
          <w:rtl w:val="0"/>
          <w:lang w:val="en-US"/>
        </w:rPr>
        <w:t xml:space="preserve">Radno vrijeme: 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</w:rPr>
      </w:pPr>
      <w:r>
        <w:rPr>
          <w:rStyle w:val="None"/>
          <w:rFonts w:ascii="Times New Roman" w:hAnsi="Times New Roman"/>
          <w:rtl w:val="0"/>
          <w:lang w:val="en-US"/>
        </w:rPr>
        <w:t>pon-</w:t>
      </w:r>
      <w:r>
        <w:rPr>
          <w:rStyle w:val="None"/>
          <w:rFonts w:ascii="Times New Roman" w:hAnsi="Times New Roman"/>
          <w:rtl w:val="0"/>
          <w:lang w:val="de-DE"/>
        </w:rPr>
        <w:t>pet: 12:00 - 23:00</w:t>
      </w:r>
      <w:r>
        <w:rPr>
          <w:rStyle w:val="None"/>
          <w:rFonts w:ascii="Times New Roman" w:hAnsi="Times New Roman"/>
          <w:rtl w:val="0"/>
          <w:lang w:val="en-US"/>
        </w:rPr>
        <w:t xml:space="preserve"> h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</w:rPr>
      </w:pPr>
      <w:r>
        <w:rPr>
          <w:rStyle w:val="None"/>
          <w:rFonts w:ascii="Times New Roman" w:hAnsi="Times New Roman"/>
          <w:rtl w:val="0"/>
          <w:lang w:val="en-US"/>
        </w:rPr>
        <w:t>sub/ned / Badnjak: 11:00 - 23:00 h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</w:rPr>
      </w:pPr>
      <w:r>
        <w:rPr>
          <w:rStyle w:val="None"/>
          <w:rFonts w:ascii="Times New Roman" w:hAnsi="Times New Roman"/>
          <w:rtl w:val="0"/>
          <w:lang w:val="en-US"/>
        </w:rPr>
        <w:t>Bo</w:t>
      </w:r>
      <w:r>
        <w:rPr>
          <w:rStyle w:val="None"/>
          <w:rFonts w:ascii="Times New Roman" w:hAnsi="Times New Roman" w:hint="default"/>
          <w:rtl w:val="0"/>
          <w:lang w:val="en-US"/>
        </w:rPr>
        <w:t>ž</w:t>
      </w:r>
      <w:r>
        <w:rPr>
          <w:rStyle w:val="None"/>
          <w:rFonts w:ascii="Times New Roman" w:hAnsi="Times New Roman"/>
          <w:rtl w:val="0"/>
          <w:lang w:val="en-US"/>
        </w:rPr>
        <w:t>i</w:t>
      </w:r>
      <w:r>
        <w:rPr>
          <w:rStyle w:val="None"/>
          <w:rFonts w:ascii="Times New Roman" w:hAnsi="Times New Roman" w:hint="default"/>
          <w:rtl w:val="0"/>
          <w:lang w:val="en-US"/>
        </w:rPr>
        <w:t>ć</w:t>
      </w:r>
      <w:r>
        <w:rPr>
          <w:rStyle w:val="None"/>
          <w:rFonts w:ascii="Times New Roman" w:hAnsi="Times New Roman"/>
          <w:rtl w:val="0"/>
          <w:lang w:val="en-US"/>
        </w:rPr>
        <w:t>: 16:00 - 23:00 h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</w:rPr>
      </w:pPr>
      <w:r>
        <w:rPr>
          <w:rStyle w:val="None"/>
          <w:rFonts w:ascii="Times New Roman" w:hAnsi="Times New Roman"/>
          <w:rtl w:val="0"/>
          <w:lang w:val="en-US"/>
        </w:rPr>
        <w:t>Stara godina: 11.00 - 21:00 h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</w:rPr>
      </w:pPr>
      <w:r>
        <w:rPr>
          <w:rStyle w:val="None"/>
          <w:rFonts w:ascii="Times New Roman" w:hAnsi="Times New Roman"/>
          <w:rtl w:val="0"/>
          <w:lang w:val="en-US"/>
        </w:rPr>
        <w:t>Ulaz: besplatan</w:t>
      </w: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</w:rPr>
      </w:pPr>
    </w:p>
    <w:p>
      <w:pPr>
        <w:pStyle w:val="Default"/>
        <w:spacing w:before="0" w:line="264" w:lineRule="auto"/>
        <w:rPr>
          <w:rStyle w:val="None"/>
          <w:rFonts w:ascii="Times New Roman" w:cs="Times New Roman" w:hAnsi="Times New Roman" w:eastAsia="Times New Roman"/>
        </w:rPr>
      </w:pPr>
      <w:r>
        <w:rPr>
          <w:rStyle w:val="None"/>
          <w:rFonts w:ascii="Times New Roman" w:hAnsi="Times New Roman"/>
          <w:rtl w:val="0"/>
          <w:lang w:val="en-US"/>
        </w:rPr>
        <w:t>Fotografije: Sandro Sklepi</w:t>
      </w:r>
      <w:r>
        <w:rPr>
          <w:rStyle w:val="None"/>
          <w:rFonts w:ascii="Times New Roman" w:hAnsi="Times New Roman" w:hint="default"/>
          <w:rtl w:val="0"/>
          <w:lang w:val="en-US"/>
        </w:rPr>
        <w:t xml:space="preserve">ć </w:t>
      </w:r>
      <w:r>
        <w:rPr>
          <w:rStyle w:val="None"/>
          <w:rFonts w:ascii="Times New Roman" w:hAnsi="Times New Roman"/>
          <w:rtl w:val="0"/>
          <w:lang w:val="en-US"/>
        </w:rPr>
        <w:t>i Ana Pai</w:t>
      </w:r>
      <w:r>
        <w:rPr>
          <w:rStyle w:val="None"/>
          <w:rFonts w:ascii="Times New Roman" w:hAnsi="Times New Roman" w:hint="default"/>
          <w:rtl w:val="0"/>
          <w:lang w:val="en-US"/>
        </w:rPr>
        <w:t xml:space="preserve">ć </w:t>
      </w:r>
    </w:p>
    <w:p>
      <w:pPr>
        <w:pStyle w:val="Body A A"/>
      </w:pPr>
      <w:r>
        <w:rPr>
          <w:rStyle w:val="None"/>
          <w:rFonts w:ascii="Times New Roman" w:hAnsi="Times New Roman"/>
          <w:sz w:val="26"/>
          <w:szCs w:val="26"/>
          <w:shd w:val="clear" w:color="auto" w:fill="ffffff"/>
          <w:rtl w:val="0"/>
          <w:lang w:val="pt-PT"/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pt-P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 A A">
    <w:name w:val="Body A A"/>
    <w:next w:val="Body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pt-P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 A">
    <w:name w:val="None A"/>
    <w:rPr>
      <w:lang w:val="pt-PT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outline w:val="0"/>
      <w:color w:val="0000ff"/>
      <w:sz w:val="24"/>
      <w:szCs w:val="24"/>
      <w:u w:val="single" w:color="0000ff"/>
      <w:lang w:val="nl-NL"/>
      <w14:textFill>
        <w14:solidFill>
          <w14:srgbClr w14:val="0000FF"/>
        </w14:solidFill>
      </w14:textFill>
    </w:rPr>
  </w:style>
  <w:style w:type="character" w:styleId="Hyperlink.1">
    <w:name w:val="Hyperlink.1"/>
    <w:basedOn w:val="None"/>
    <w:next w:val="Hyperlink.1"/>
    <w:rPr>
      <w:rFonts w:ascii="Times New Roman" w:cs="Times New Roman" w:hAnsi="Times New Roman" w:eastAsia="Times New Roman"/>
      <w:outline w:val="0"/>
      <w:color w:val="0000ff"/>
      <w:sz w:val="24"/>
      <w:szCs w:val="24"/>
      <w:u w:val="single" w:color="0000ff"/>
      <w:lang w:val="da-DK"/>
      <w14:textFill>
        <w14:solidFill>
          <w14:srgbClr w14:val="0000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